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22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1227D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1227D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52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22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1227D6" w:rsidRPr="001227D6" w:rsidRDefault="00D0461E" w:rsidP="001227D6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227D6" w:rsidRPr="00122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Сахарска  Африка--</w:t>
            </w:r>
            <w:r w:rsidR="001227D6" w:rsidRPr="001227D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Сахара  и  «обала Сахаре»/</w:t>
            </w:r>
          </w:p>
          <w:p w:rsidR="00D0461E" w:rsidRPr="00545C96" w:rsidRDefault="001227D6" w:rsidP="001227D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227D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Друштвеногеографске  разлике  север-југ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1227D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22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треба да се упозбају  са  основним географским одликама Сахарске  Африке.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1227D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ЗАДАЦИ ЧАСА</w:t>
            </w:r>
            <w:r w:rsidR="001227D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A45210" w:rsidRPr="00177289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1227D6" w:rsidRPr="00122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Упознати  ученике  са  географским  одликама  Сахарске  Африке, као  велике  регије.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1227D6" w:rsidRPr="001227D6" w:rsidRDefault="001227D6" w:rsidP="001227D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и  на  карти  покаже  специфичности  географског положаја  Сахарске  Африке</w:t>
            </w:r>
          </w:p>
          <w:p w:rsidR="001227D6" w:rsidRPr="001227D6" w:rsidRDefault="001227D6" w:rsidP="001227D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22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разуме  појмове  Афрички Медитеран,  Сахара  и  Сахел</w:t>
            </w:r>
          </w:p>
          <w:p w:rsidR="001227D6" w:rsidRPr="001227D6" w:rsidRDefault="001227D6" w:rsidP="001227D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22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  основне  одлике  Сахаре  и  пустињске  климе</w:t>
            </w:r>
          </w:p>
          <w:p w:rsidR="001227D6" w:rsidRPr="001227D6" w:rsidRDefault="001227D6" w:rsidP="001227D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-издвоји  Атлас  планине  и  уочи  њихове  специфичности</w:t>
            </w:r>
          </w:p>
          <w:p w:rsidR="001227D6" w:rsidRPr="001227D6" w:rsidRDefault="001227D6" w:rsidP="001227D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-образложи  недостатак  речне  мреже  и  постојање  реке  Нил</w:t>
            </w:r>
          </w:p>
          <w:p w:rsidR="001227D6" w:rsidRPr="001227D6" w:rsidRDefault="001227D6" w:rsidP="001227D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 основне  демограске  одлике</w:t>
            </w:r>
          </w:p>
          <w:p w:rsidR="001227D6" w:rsidRPr="001227D6" w:rsidRDefault="001227D6" w:rsidP="001227D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-разуме  специфичности  привреде-богатство  нафтом  и гасом, туризам,  Суецки канал </w:t>
            </w:r>
          </w:p>
          <w:p w:rsidR="001227D6" w:rsidRPr="005F7634" w:rsidRDefault="001227D6" w:rsidP="001227D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проблем  ширења  пустиња</w:t>
            </w:r>
          </w:p>
          <w:p w:rsidR="00D0461E" w:rsidRPr="005F7634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1227D6" w:rsidRPr="001227D6" w:rsidRDefault="001227D6" w:rsidP="001227D6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1227D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ГЕ1.1.3. Препознаје и чита географске и допунске елементе карте </w:t>
            </w:r>
            <w:ins w:id="0" w:author="Zoran Tošić" w:date="2012-10-22T11:10:00Z">
              <w:r w:rsidRPr="001227D6">
                <w:rPr>
                  <w:rFonts w:ascii="Times New Roman" w:eastAsia="Calibri" w:hAnsi="Times New Roman" w:cs="Times New Roman"/>
                  <w:sz w:val="24"/>
                  <w:szCs w:val="24"/>
                  <w:lang w:val="sr-Latn-CS"/>
                </w:rPr>
                <w:t xml:space="preserve">– </w:t>
              </w:r>
            </w:ins>
            <w:r w:rsidRPr="001227D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чита називе мора, планина, пустиња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 река, држава и градова Сахарске</w:t>
            </w:r>
            <w:r w:rsidRPr="001227D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Африке.</w:t>
            </w:r>
          </w:p>
          <w:p w:rsidR="001227D6" w:rsidRPr="001227D6" w:rsidRDefault="001227D6" w:rsidP="001227D6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1227D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ГЕ1.4.2. Препознаје основне при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родне и друштвене одлике Сахарске</w:t>
            </w:r>
            <w:r w:rsidRPr="001227D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Африке</w:t>
            </w:r>
            <w:r w:rsidRPr="001227D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. </w:t>
            </w:r>
          </w:p>
          <w:p w:rsidR="001227D6" w:rsidRDefault="001227D6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 ниво:</w:t>
            </w:r>
          </w:p>
          <w:p w:rsidR="001227D6" w:rsidRPr="001227D6" w:rsidRDefault="001227D6" w:rsidP="001227D6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1227D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ГЕ2.1.2. Одређује положај места и тачака на географској карти ‒ мора, планина, пустиња, река,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држава и градова Сахарске</w:t>
            </w:r>
            <w:r w:rsidRPr="001227D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Африке.</w:t>
            </w:r>
          </w:p>
          <w:p w:rsidR="001227D6" w:rsidRPr="001227D6" w:rsidRDefault="001227D6" w:rsidP="001227D6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1227D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сликом, графиком, табелом и схемом.</w:t>
            </w:r>
          </w:p>
          <w:p w:rsidR="001227D6" w:rsidRPr="001227D6" w:rsidRDefault="001227D6" w:rsidP="001227D6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27D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ГЕ2.4.2. Описује при</w:t>
            </w:r>
            <w:r w:rsidR="007916A4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родне и друштвене одлике Сахарске</w:t>
            </w:r>
            <w:r w:rsidRPr="001227D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Африке – географски положај, рељеф, климу, хидрографију, становништво и привреду</w:t>
            </w:r>
            <w:r w:rsidR="007916A4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  пподелу  на  Северну  Африку  и  Сахел.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7916A4" w:rsidRPr="007916A4" w:rsidRDefault="007916A4" w:rsidP="007916A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6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ГЕ3.1.1. Анализира географску карту и доноси закључке о  географском положају Северне Африке – Средоземље, Суецк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канал, близина Европе, Сахара,  Сахел</w:t>
            </w:r>
          </w:p>
          <w:p w:rsidR="00664F16" w:rsidRPr="005F7634" w:rsidRDefault="007916A4" w:rsidP="007916A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6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ГЕ3.4.3. Објашњава географске везе и законитости – пустињска регија, богатство у нафти и гасу, арапски свет, туризам.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7916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7916A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уџбенике,Београд,  зидна  карта  </w:t>
            </w:r>
            <w:r w:rsidR="007916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7916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,биологија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2068BF" w:rsidP="002068B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 ученицима понављамо  поделу Африке на регије.Поновљамо и </w:t>
            </w:r>
            <w:r w:rsidRPr="00206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појмове: Стари свет, Медитеран, медитеранска клима и вегетација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5F7634" w:rsidRPr="00545C96" w:rsidRDefault="002068BF" w:rsidP="00F93F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Показујемо</w:t>
            </w:r>
            <w:r w:rsidR="00F93F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F93F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карти  који  део  Африке  обухвата  регија.Истичемо  да излази  на  Атлантски  океан,  Средоземно  море </w:t>
            </w:r>
            <w:r w:rsidR="00F93F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 Црвано  море.Наглашавамо 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начај  Гибралтарско</w:t>
            </w:r>
            <w:r w:rsidR="00F93F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мореуза  и  Суецког  канала.</w:t>
            </w:r>
            <w:r w:rsidR="00F93F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Наводимо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="00F93F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</w:t>
            </w:r>
            <w:r w:rsidR="00F93F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гија</w:t>
            </w:r>
            <w:r w:rsidR="00F93F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дели на  Северну  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фрику  и  Сахел</w:t>
            </w:r>
            <w:r w:rsidR="00F93F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Издвајамо природне  целине и  о  свкој износимо и  на  кар</w:t>
            </w:r>
            <w:r w:rsidR="00F93F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 показујем  битне  одлике.Истичемо  да је овај  део  Африке  «Арапски  свет»  и  то  објашњавамо.Тражимо</w:t>
            </w:r>
            <w:r w:rsidR="00F93F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 ученици  анализирају  табелу  на  стр. 131  у  уџбенику  и  у  атласу  пронађу  наведене  државе.Питамо  ученике  да  ли  могу  да  објасне зашто  су  границ</w:t>
            </w:r>
            <w:r w:rsidR="00F93F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 међу  државама углавном право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лнијске.Истичемо да  су  услови за  пољопшривреду  неповољни  и наглашавамо да  је она</w:t>
            </w:r>
            <w:r w:rsidR="00F93F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могућа  само  где  има  воде-  оазе,  долина  и  делта Нила.Наводимо најбитније  пољопривредне  производе,  наглашавамо  да  је  сточарство  углавном номадско.</w:t>
            </w:r>
            <w:r w:rsidR="00F93F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Питамо  ученике  да ли  су  чули  за  неке  земље  регије познате  по  нафти  и  природном гасу.Наводимо Л</w:t>
            </w:r>
            <w:r w:rsidR="00EE6F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bookmarkStart w:id="1" w:name="_GoBack"/>
            <w:bookmarkEnd w:id="1"/>
            <w:r w:rsidR="00F93F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бију  и  Алжир  и  објашњавамо  значај  великих  резерви  ових  енергената.Истичемо  Египат  као  државу  познату  по  туризму и  питамо  ученике шта  је  то што  привлачи  велики  број  туриста  у  ову  земљу.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F93FA6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Саопштавамо ученицим а да  немој карти  Северне  Африке  у  Вежбанци (стр. 24.) код  куће  уз  помоћ  атласа  најпре  ураде  тражени  задатак,  а  онда уцртају  и ипсишу називе држава  и њихових  главних  градова.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F93FA6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</w:t>
            </w:r>
            <w:r w:rsidR="004A0C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A0C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</w:t>
            </w:r>
            <w:r w:rsidR="00F93F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САХАРСКА  АФРИКА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  <w:p w:rsidR="004A0C72" w:rsidRPr="004A0C72" w:rsidRDefault="004A0C72" w:rsidP="00E346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</w:t>
            </w:r>
            <w:r w:rsidR="00F93FA6" w:rsidRPr="004A0C7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САХАРА  И  «ОБАЛА  САХАРЕ»/ДРУШТВЕНОГЕОГРАФСКЕ  РАЗЛИКЕ    </w:t>
            </w:r>
          </w:p>
          <w:p w:rsidR="001C6C13" w:rsidRPr="004A0C72" w:rsidRDefault="004A0C72" w:rsidP="00E346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4A0C7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                                                          СЕВЕР-ЈУГ</w:t>
            </w:r>
            <w:r w:rsidR="00F93FA6" w:rsidRPr="004A0C7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="00B80B22" w:rsidRPr="004A0C7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       </w:t>
            </w:r>
          </w:p>
          <w:p w:rsidR="00606767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-обухвата:   Северна  Африка</w:t>
            </w:r>
          </w:p>
          <w:p w:rsid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Сахел</w:t>
            </w:r>
          </w:p>
          <w:p w:rsid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-природне  целине:</w:t>
            </w:r>
          </w:p>
          <w:p w:rsid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-Афрички  Медитеран</w:t>
            </w:r>
          </w:p>
          <w:p w:rsid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-пустиња  Сахара</w:t>
            </w:r>
          </w:p>
          <w:p w:rsid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-Сахел</w:t>
            </w:r>
          </w:p>
          <w:p w:rsid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-Атласке  планине</w:t>
            </w:r>
          </w:p>
          <w:p w:rsid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-долина  и  делта  Нила</w:t>
            </w:r>
          </w:p>
          <w:p w:rsid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-Афрички Медитеран—Магреб</w:t>
            </w:r>
          </w:p>
          <w:p w:rsid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-Сахара- највећа  пустиња,  +58  С    </w:t>
            </w:r>
          </w:p>
          <w:p w:rsid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</w:t>
            </w:r>
            <w:r w:rsidR="00AD6F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пешчане  пустиње—ергови</w:t>
            </w:r>
          </w:p>
          <w:p w:rsid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</w:t>
            </w:r>
            <w:r w:rsidR="00AD6F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камените  пустиње—хамаде</w:t>
            </w:r>
          </w:p>
          <w:p w:rsid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</w:t>
            </w:r>
            <w:r w:rsidR="00AD6F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глиновите пустиње</w:t>
            </w:r>
          </w:p>
          <w:p w:rsid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</w:t>
            </w:r>
            <w:r w:rsidR="00AD6F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-оазе</w:t>
            </w:r>
          </w:p>
          <w:p w:rsid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-Сахел—„обала  Сахаре“</w:t>
            </w:r>
          </w:p>
          <w:p w:rsid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-Атлас—преко  4000м</w:t>
            </w:r>
          </w:p>
          <w:p w:rsid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-долина</w:t>
            </w:r>
            <w:r w:rsidR="00AD6F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 делта  нила у  Египту</w:t>
            </w:r>
          </w:p>
          <w:p w:rsid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-„Арпски</w:t>
            </w:r>
            <w:r w:rsidR="00AD6F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свет“—Арапи, Бербери,  Туарези,  Копти</w:t>
            </w:r>
          </w:p>
          <w:p w:rsid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-пољопривреда—оазе,  долина  и  делта Нила</w:t>
            </w:r>
          </w:p>
          <w:p w:rsid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-нафат  и  гас—Либија  и Алжир</w:t>
            </w:r>
          </w:p>
          <w:p w:rsid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-туриз</w:t>
            </w:r>
            <w:r w:rsidR="00AD6F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Египат—пирамиде, Сфинга,  Црвено море.</w:t>
            </w:r>
          </w:p>
          <w:p w:rsid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A0C72" w:rsidRPr="004A0C72" w:rsidRDefault="004A0C7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4A0C72">
      <w:pgSz w:w="12240" w:h="15840"/>
      <w:pgMar w:top="1440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227D6"/>
    <w:rsid w:val="00177289"/>
    <w:rsid w:val="001C6C13"/>
    <w:rsid w:val="002068BF"/>
    <w:rsid w:val="002365E8"/>
    <w:rsid w:val="003321C2"/>
    <w:rsid w:val="00391413"/>
    <w:rsid w:val="003F1D6D"/>
    <w:rsid w:val="00417219"/>
    <w:rsid w:val="00466279"/>
    <w:rsid w:val="004A0C72"/>
    <w:rsid w:val="004C7CD5"/>
    <w:rsid w:val="00545C96"/>
    <w:rsid w:val="005F7634"/>
    <w:rsid w:val="005F784B"/>
    <w:rsid w:val="00605D58"/>
    <w:rsid w:val="00606767"/>
    <w:rsid w:val="00664F16"/>
    <w:rsid w:val="00670648"/>
    <w:rsid w:val="006F2937"/>
    <w:rsid w:val="007916A4"/>
    <w:rsid w:val="007E6623"/>
    <w:rsid w:val="00854D2A"/>
    <w:rsid w:val="008F0F0B"/>
    <w:rsid w:val="00942ED0"/>
    <w:rsid w:val="0096516D"/>
    <w:rsid w:val="00A17F87"/>
    <w:rsid w:val="00A45210"/>
    <w:rsid w:val="00A47E59"/>
    <w:rsid w:val="00AB78A4"/>
    <w:rsid w:val="00AD6F40"/>
    <w:rsid w:val="00B37DAE"/>
    <w:rsid w:val="00B80B22"/>
    <w:rsid w:val="00BA107D"/>
    <w:rsid w:val="00BF20E4"/>
    <w:rsid w:val="00C379D6"/>
    <w:rsid w:val="00C70D9C"/>
    <w:rsid w:val="00C81044"/>
    <w:rsid w:val="00CC0911"/>
    <w:rsid w:val="00D0461E"/>
    <w:rsid w:val="00DB7062"/>
    <w:rsid w:val="00DE65D7"/>
    <w:rsid w:val="00E3469D"/>
    <w:rsid w:val="00E4334D"/>
    <w:rsid w:val="00EE6F01"/>
    <w:rsid w:val="00F05659"/>
    <w:rsid w:val="00F137B9"/>
    <w:rsid w:val="00F57D30"/>
    <w:rsid w:val="00F9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38F17-8411-4A31-820C-265E62FE7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</TotalTime>
  <Pages>3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2020-07-06T17:09:00Z</dcterms:created>
  <dcterms:modified xsi:type="dcterms:W3CDTF">2020-07-06T20:41:00Z</dcterms:modified>
</cp:coreProperties>
</file>